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2BD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14:paraId="6B1888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746359D" w14:textId="54263F58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bookmarkStart w:id="0" w:name="_Ref526933625"/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bookmarkEnd w:id="0"/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</w:t>
      </w:r>
      <w:r w:rsidR="00162105">
        <w:rPr>
          <w:rFonts w:ascii="Times New Roman" w:hAnsi="Times New Roman" w:cs="Times New Roman"/>
          <w:sz w:val="24"/>
          <w:szCs w:val="24"/>
        </w:rPr>
        <w:fldChar w:fldCharType="begin"/>
      </w:r>
      <w:r w:rsidR="00162105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162105">
        <w:rPr>
          <w:rFonts w:ascii="Times New Roman" w:hAnsi="Times New Roman" w:cs="Times New Roman"/>
          <w:sz w:val="24"/>
          <w:szCs w:val="24"/>
        </w:rPr>
      </w:r>
      <w:r w:rsidR="00162105">
        <w:rPr>
          <w:rFonts w:ascii="Times New Roman" w:hAnsi="Times New Roman" w:cs="Times New Roman"/>
          <w:sz w:val="24"/>
          <w:szCs w:val="24"/>
        </w:rPr>
        <w:fldChar w:fldCharType="separate"/>
      </w:r>
      <w:r w:rsidR="00162105" w:rsidRPr="00162105">
        <w:rPr>
          <w:rStyle w:val="Odkaznapoznmkupodiarou"/>
        </w:rPr>
        <w:t>2</w:t>
      </w:r>
      <w:r w:rsidR="00162105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4B83809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99979" w14:textId="200E980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32B15E4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B4AF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69F70E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D46E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096928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80AAE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2A041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14:paraId="40EABBF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14:paraId="0839F0F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14:paraId="31DECFD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8FC5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14:paraId="5E568C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96BED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14:paraId="7C7894B2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14:paraId="38ED6D92" w14:textId="597D2DCA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14:paraId="07914C17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14:paraId="6C20BDDC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14:paraId="3F2080E8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14:paraId="5CFE11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1E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14:paraId="412913E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E495B" w14:textId="229B603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61788A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538115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844D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016904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A8C96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4372A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14:paraId="10930C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14:paraId="74619F6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14:paraId="602DFF5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14:paraId="5FA8EE3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14:paraId="6EC69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56C48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14:paraId="1FBF4FE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96851D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14:paraId="02187C8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14:paraId="006EDFBB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14:paraId="3889A662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14:paraId="13C0D6D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14:paraId="67FEA34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14:paraId="2ECB15AA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14:paraId="400AF50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67A27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5D1095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14:paraId="7F606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177A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14:paraId="6CCABE2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8ECCC0F" w14:textId="261AB27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</w:t>
      </w:r>
      <w:ins w:id="1" w:author="Autor">
        <w:r w:rsidR="00A6091C" w:rsidRPr="00A6091C">
          <w:rPr>
            <w:rFonts w:ascii="Times New Roman" w:hAnsi="Times New Roman" w:cs="Times New Roman"/>
            <w:i/>
            <w:sz w:val="24"/>
            <w:szCs w:val="24"/>
            <w:rPrChange w:id="2" w:author="Autor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záujmové združenie právnických osôb, ktorého členom je</w:t>
        </w:r>
        <w:r w:rsidR="00C307C9">
          <w:rPr>
            <w:rFonts w:ascii="Times New Roman" w:hAnsi="Times New Roman" w:cs="Times New Roman"/>
            <w:i/>
            <w:sz w:val="24"/>
            <w:szCs w:val="24"/>
          </w:rPr>
          <w:t xml:space="preserve"> aspoň jedno</w:t>
        </w:r>
        <w:bookmarkStart w:id="3" w:name="_GoBack"/>
        <w:bookmarkEnd w:id="3"/>
        <w:r w:rsidR="00A6091C" w:rsidRPr="00A6091C">
          <w:rPr>
            <w:rFonts w:ascii="Times New Roman" w:hAnsi="Times New Roman" w:cs="Times New Roman"/>
            <w:i/>
            <w:sz w:val="24"/>
            <w:szCs w:val="24"/>
            <w:rPrChange w:id="4" w:author="Autor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ministerstvo</w:t>
        </w:r>
        <w:r w:rsidR="00A6091C">
          <w:rPr>
            <w:rFonts w:ascii="Times New Roman" w:hAnsi="Times New Roman"/>
            <w:sz w:val="24"/>
            <w:szCs w:val="24"/>
          </w:rPr>
          <w:t>,</w:t>
        </w:r>
      </w:ins>
      <w:r w:rsidRPr="00FD3E63">
        <w:rPr>
          <w:rFonts w:ascii="Times New Roman" w:hAnsi="Times New Roman" w:cs="Times New Roman"/>
          <w:i/>
          <w:sz w:val="24"/>
          <w:szCs w:val="24"/>
        </w:rPr>
        <w:t xml:space="preserve"> obec, VÚC a ich rozpočtové alebo príspevkové organizácie</w:t>
      </w:r>
      <w:r w:rsidR="00CE7018">
        <w:rPr>
          <w:rFonts w:ascii="Times New Roman" w:hAnsi="Times New Roman" w:cs="Times New Roman"/>
          <w:i/>
          <w:sz w:val="24"/>
          <w:szCs w:val="24"/>
        </w:rPr>
        <w:t xml:space="preserve"> resp. neverejná právnická alebo fyzická osoba v zmysle zákona č. 5/2004 Z. Z. o službách zamestnanosti a o zmene a doplnení niektorých zákonov v znení neskorších predpisov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, neverejná právnická osoba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>určená vo výzv</w:t>
      </w:r>
      <w:r w:rsidR="00FD4E16">
        <w:rPr>
          <w:rFonts w:ascii="Times New Roman" w:hAnsi="Times New Roman" w:cs="Times New Roman"/>
          <w:i/>
          <w:sz w:val="24"/>
          <w:szCs w:val="24"/>
        </w:rPr>
        <w:t>e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v rámci operačného programu Ľudské zdroje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„Dostupné bývanie s prvkami housing first“ </w:t>
      </w:r>
      <w:r w:rsidR="00FD4E16">
        <w:rPr>
          <w:rFonts w:ascii="Times New Roman" w:hAnsi="Times New Roman" w:cs="Times New Roman"/>
          <w:i/>
          <w:sz w:val="24"/>
          <w:szCs w:val="24"/>
        </w:rPr>
        <w:t>pre už</w:t>
      </w:r>
      <w:r w:rsidR="00513916">
        <w:rPr>
          <w:rFonts w:ascii="Times New Roman" w:hAnsi="Times New Roman" w:cs="Times New Roman"/>
          <w:i/>
          <w:sz w:val="24"/>
          <w:szCs w:val="24"/>
        </w:rPr>
        <w:t>í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vateľov – fyzické osoby 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>v nepriaznivej sociálnej situácii, v zmysle zákona č. 448/2008 Z. z. o soc</w:t>
      </w:r>
      <w:r w:rsidR="00513916">
        <w:rPr>
          <w:rFonts w:ascii="Times New Roman" w:hAnsi="Times New Roman" w:cs="Times New Roman"/>
          <w:i/>
          <w:sz w:val="24"/>
          <w:szCs w:val="24"/>
        </w:rPr>
        <w:t>iálnych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 xml:space="preserve"> službách</w:t>
      </w:r>
    </w:p>
    <w:p w14:paraId="6F5D2DCB" w14:textId="64FFA642" w:rsidR="007A0506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9A1EEC" w14:textId="77777777" w:rsidR="00FD4E16" w:rsidRPr="00FD3E63" w:rsidRDefault="00FD4E1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B2B67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70FA90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14:paraId="6ED5818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648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14:paraId="2ABB205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67D4DBA2" w14:textId="3DC68D92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</w:t>
      </w:r>
      <w:r w:rsidR="00441AC2">
        <w:rPr>
          <w:rFonts w:ascii="Times New Roman" w:hAnsi="Times New Roman" w:cs="Times New Roman"/>
          <w:i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> iné neskladovateľné dodávky (napr. betón).</w:t>
      </w:r>
    </w:p>
    <w:p w14:paraId="6BFAC5D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5C4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CD79BA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14:paraId="367A6DD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14:paraId="11D3CE3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A949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14:paraId="1642DCF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1E24AC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14:paraId="000CCF3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14:paraId="0675FCAC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14:paraId="776B12D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14:paraId="61BEF77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14:paraId="7627DEB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14:paraId="729776C1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37B3C28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14:paraId="063A64A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14:paraId="09330EB8" w14:textId="77777777"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14:paraId="06C84BFD" w14:textId="77777777"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14:paraId="4D17E3A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14:paraId="28856718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14:paraId="20D0CD0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14:paraId="05554535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14:paraId="334CAB5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50A9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C83CCE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14:paraId="0758541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14:paraId="629DF91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14:paraId="6169332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B620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14:paraId="4A4CE66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331112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14:paraId="0C6B12E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101B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16A784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7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14:paraId="2C94DA9F" w14:textId="77777777"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3CA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14:paraId="71C86D3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Vecné vymedzenie</w:t>
      </w:r>
    </w:p>
    <w:p w14:paraId="3112BFB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3752406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697C7B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14:paraId="67A3EB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9B32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14:paraId="5AFF908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958D14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14:paraId="7F6268A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55241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657196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14:paraId="1676F03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EA5FB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14:paraId="19670BB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138EDF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200D834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137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F7459C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14:paraId="1DA4F46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09D02" w14:textId="77777777"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14:paraId="35D4392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29A18EC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14:paraId="35EFE4B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268B6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4BE2A5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14:paraId="5E69EE44" w14:textId="69AAA1CB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902 - Paušálna sadzba na nepriame výdavky určené na základe </w:t>
      </w:r>
      <w:r w:rsidR="00E850AB">
        <w:rPr>
          <w:rFonts w:ascii="Times New Roman" w:hAnsi="Times New Roman" w:cs="Times New Roman"/>
          <w:i/>
          <w:sz w:val="24"/>
          <w:szCs w:val="24"/>
        </w:rPr>
        <w:t>výdavkov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1303/2013, čl. 68 , písm. b)</w:t>
      </w:r>
    </w:p>
    <w:p w14:paraId="20E6912E" w14:textId="68DB011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</w:t>
      </w:r>
      <w:r w:rsidR="00D37A4C">
        <w:rPr>
          <w:rFonts w:ascii="Times New Roman" w:hAnsi="Times New Roman" w:cs="Times New Roman"/>
          <w:i/>
          <w:sz w:val="24"/>
          <w:szCs w:val="24"/>
        </w:rPr>
        <w:t>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/2013, čl. </w:t>
      </w:r>
      <w:r w:rsidR="00D37A4C">
        <w:rPr>
          <w:rFonts w:ascii="Times New Roman" w:hAnsi="Times New Roman" w:cs="Times New Roman"/>
          <w:i/>
          <w:sz w:val="24"/>
          <w:szCs w:val="24"/>
        </w:rPr>
        <w:t>68b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ods.</w:t>
      </w:r>
      <w:r w:rsidR="00D37A4C">
        <w:rPr>
          <w:rFonts w:ascii="Times New Roman" w:hAnsi="Times New Roman" w:cs="Times New Roman"/>
          <w:i/>
          <w:sz w:val="24"/>
          <w:szCs w:val="24"/>
        </w:rPr>
        <w:t>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485C4975" w14:textId="4CB6F22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904 - Paušálna sadzba na </w:t>
      </w:r>
      <w:r w:rsidR="00E850AB">
        <w:rPr>
          <w:rFonts w:ascii="Times New Roman" w:hAnsi="Times New Roman" w:cs="Times New Roman"/>
          <w:i/>
          <w:sz w:val="24"/>
          <w:szCs w:val="24"/>
        </w:rPr>
        <w:t>výdavky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</w:t>
      </w:r>
      <w:r w:rsidR="00D37A4C">
        <w:rPr>
          <w:rFonts w:ascii="Times New Roman" w:hAnsi="Times New Roman" w:cs="Times New Roman"/>
          <w:i/>
          <w:sz w:val="24"/>
          <w:szCs w:val="24"/>
        </w:rPr>
        <w:t>303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 čl. </w:t>
      </w:r>
      <w:r w:rsidR="00D37A4C">
        <w:rPr>
          <w:rFonts w:ascii="Times New Roman" w:hAnsi="Times New Roman" w:cs="Times New Roman"/>
          <w:i/>
          <w:sz w:val="24"/>
          <w:szCs w:val="24"/>
        </w:rPr>
        <w:t>68a ods. 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177AEC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14:paraId="61D8E354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14:paraId="5895F118" w14:textId="77777777"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14:paraId="0B4F0EEC" w14:textId="77777777"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14:paraId="72FC281B" w14:textId="77777777" w:rsidR="00F37B30" w:rsidRDefault="00F37B30">
      <w:pPr>
        <w:rPr>
          <w:rFonts w:ascii="Times New Roman" w:hAnsi="Times New Roman" w:cs="Times New Roman"/>
        </w:rPr>
      </w:pPr>
    </w:p>
    <w:p w14:paraId="4E9B92BD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2E6">
        <w:rPr>
          <w:rFonts w:ascii="Times New Roman" w:hAnsi="Times New Roman" w:cs="Times New Roman"/>
          <w:b/>
          <w:sz w:val="28"/>
          <w:szCs w:val="28"/>
        </w:rPr>
        <w:t>99 – Výdavky programov Interreg V- A</w:t>
      </w:r>
    </w:p>
    <w:p w14:paraId="41592B1C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2E6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4D7B1D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</w:r>
    </w:p>
    <w:p w14:paraId="31CDF7F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AFAD4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22E6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7F976D1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991 – Príprava projektu</w:t>
      </w:r>
    </w:p>
    <w:p w14:paraId="6F41AFB9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992 – Personálne výdavky</w:t>
      </w:r>
    </w:p>
    <w:p w14:paraId="45FF436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993 – Cestovné výdavky a výdavky na ubytovanie</w:t>
      </w:r>
    </w:p>
    <w:p w14:paraId="6CCA396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994 – Výdavky na expertízu a iné externé služby</w:t>
      </w:r>
    </w:p>
    <w:p w14:paraId="25094D4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995 – Výdavky na vybavenie</w:t>
      </w:r>
    </w:p>
    <w:p w14:paraId="70E7935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996 -  Investície</w:t>
      </w:r>
    </w:p>
    <w:p w14:paraId="7F0D0B1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997 -  Kancelárske, administratívne a iné nepriame výdavky</w:t>
      </w:r>
    </w:p>
    <w:p w14:paraId="326F1CBD" w14:textId="77777777" w:rsidR="004422E6" w:rsidRPr="00FD3E63" w:rsidRDefault="004422E6">
      <w:pPr>
        <w:rPr>
          <w:rFonts w:ascii="Times New Roman" w:hAnsi="Times New Roman" w:cs="Times New Roman"/>
        </w:rPr>
      </w:pPr>
    </w:p>
    <w:sectPr w:rsidR="004422E6" w:rsidRPr="00FD3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0AA8A" w14:textId="77777777" w:rsidR="002D35D3" w:rsidRDefault="002D35D3" w:rsidP="007A0506">
      <w:pPr>
        <w:spacing w:after="0" w:line="240" w:lineRule="auto"/>
      </w:pPr>
      <w:r>
        <w:separator/>
      </w:r>
    </w:p>
  </w:endnote>
  <w:endnote w:type="continuationSeparator" w:id="0">
    <w:p w14:paraId="18AA810F" w14:textId="77777777" w:rsidR="002D35D3" w:rsidRDefault="002D35D3" w:rsidP="007A0506">
      <w:pPr>
        <w:spacing w:after="0" w:line="240" w:lineRule="auto"/>
      </w:pPr>
      <w:r>
        <w:continuationSeparator/>
      </w:r>
    </w:p>
  </w:endnote>
  <w:endnote w:type="continuationNotice" w:id="1">
    <w:p w14:paraId="25C62759" w14:textId="77777777" w:rsidR="002D35D3" w:rsidRDefault="002D35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7B79" w14:textId="77777777" w:rsidR="003C2E12" w:rsidRDefault="003C2E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183288"/>
      <w:docPartObj>
        <w:docPartGallery w:val="Page Numbers (Bottom of Page)"/>
        <w:docPartUnique/>
      </w:docPartObj>
    </w:sdtPr>
    <w:sdtEndPr/>
    <w:sdtContent>
      <w:p w14:paraId="16DA45EA" w14:textId="26C13BB8"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7C9">
          <w:rPr>
            <w:noProof/>
          </w:rPr>
          <w:t>2</w:t>
        </w:r>
        <w:r>
          <w:fldChar w:fldCharType="end"/>
        </w:r>
      </w:p>
    </w:sdtContent>
  </w:sdt>
  <w:p w14:paraId="4EB8D928" w14:textId="77777777" w:rsidR="00952503" w:rsidRDefault="0095250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8B604" w14:textId="77777777" w:rsidR="003C2E12" w:rsidRDefault="003C2E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19618" w14:textId="77777777" w:rsidR="002D35D3" w:rsidRDefault="002D35D3" w:rsidP="007A0506">
      <w:pPr>
        <w:spacing w:after="0" w:line="240" w:lineRule="auto"/>
      </w:pPr>
      <w:r>
        <w:separator/>
      </w:r>
    </w:p>
  </w:footnote>
  <w:footnote w:type="continuationSeparator" w:id="0">
    <w:p w14:paraId="54225298" w14:textId="77777777" w:rsidR="002D35D3" w:rsidRDefault="002D35D3" w:rsidP="007A0506">
      <w:pPr>
        <w:spacing w:after="0" w:line="240" w:lineRule="auto"/>
      </w:pPr>
      <w:r>
        <w:continuationSeparator/>
      </w:r>
    </w:p>
  </w:footnote>
  <w:footnote w:type="continuationNotice" w:id="1">
    <w:p w14:paraId="570671BA" w14:textId="77777777" w:rsidR="002D35D3" w:rsidRDefault="002D35D3">
      <w:pPr>
        <w:spacing w:after="0" w:line="240" w:lineRule="auto"/>
      </w:pPr>
    </w:p>
  </w:footnote>
  <w:footnote w:id="2">
    <w:p w14:paraId="6BAE5F17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3">
    <w:p w14:paraId="1B82ECCB" w14:textId="77777777"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Zákon o dani z príjmov. </w:t>
      </w:r>
    </w:p>
  </w:footnote>
  <w:footnote w:id="4">
    <w:p w14:paraId="08C2EFE8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hmotného majetku do času uvedenia predmetného majetku do užívania.</w:t>
      </w:r>
    </w:p>
  </w:footnote>
  <w:footnote w:id="5">
    <w:p w14:paraId="397A47B0" w14:textId="77777777"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6">
    <w:p w14:paraId="231CEB74" w14:textId="77777777"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Ak nie sú súčasťou obstarávacej ceny majetku (dlhodobého majetku, zásoby).</w:t>
      </w:r>
    </w:p>
  </w:footnote>
  <w:footnote w:id="7">
    <w:p w14:paraId="278183AE" w14:textId="77777777"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56914" w14:textId="77777777" w:rsidR="003C2E12" w:rsidRDefault="003C2E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EB71" w14:textId="77777777"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EFBE0" w14:textId="77777777" w:rsidR="003C2E12" w:rsidRDefault="003C2E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06"/>
    <w:rsid w:val="0003508A"/>
    <w:rsid w:val="000E797A"/>
    <w:rsid w:val="00162105"/>
    <w:rsid w:val="001737D1"/>
    <w:rsid w:val="00195BFA"/>
    <w:rsid w:val="00243694"/>
    <w:rsid w:val="002A7401"/>
    <w:rsid w:val="002D35D3"/>
    <w:rsid w:val="00312651"/>
    <w:rsid w:val="00326262"/>
    <w:rsid w:val="003567F9"/>
    <w:rsid w:val="003735F6"/>
    <w:rsid w:val="00376D4B"/>
    <w:rsid w:val="003A0FA9"/>
    <w:rsid w:val="003C2E12"/>
    <w:rsid w:val="003F1DE5"/>
    <w:rsid w:val="00441AC2"/>
    <w:rsid w:val="004422E6"/>
    <w:rsid w:val="00485E3D"/>
    <w:rsid w:val="00513916"/>
    <w:rsid w:val="005230D5"/>
    <w:rsid w:val="00544C52"/>
    <w:rsid w:val="00574524"/>
    <w:rsid w:val="00581EA2"/>
    <w:rsid w:val="005853E4"/>
    <w:rsid w:val="00592D70"/>
    <w:rsid w:val="00594ED2"/>
    <w:rsid w:val="005B4F2D"/>
    <w:rsid w:val="0061788A"/>
    <w:rsid w:val="00636242"/>
    <w:rsid w:val="006810A0"/>
    <w:rsid w:val="0069522D"/>
    <w:rsid w:val="006D67F3"/>
    <w:rsid w:val="00745C1B"/>
    <w:rsid w:val="007A0506"/>
    <w:rsid w:val="007A415A"/>
    <w:rsid w:val="007D0327"/>
    <w:rsid w:val="007D14FD"/>
    <w:rsid w:val="008138CB"/>
    <w:rsid w:val="008A458C"/>
    <w:rsid w:val="008B2433"/>
    <w:rsid w:val="008D3DB0"/>
    <w:rsid w:val="008F0BD8"/>
    <w:rsid w:val="008F13BE"/>
    <w:rsid w:val="00916FD2"/>
    <w:rsid w:val="00921004"/>
    <w:rsid w:val="00924A6B"/>
    <w:rsid w:val="009462D9"/>
    <w:rsid w:val="00952503"/>
    <w:rsid w:val="00977160"/>
    <w:rsid w:val="00992EAC"/>
    <w:rsid w:val="009D474C"/>
    <w:rsid w:val="00A202F1"/>
    <w:rsid w:val="00A6091C"/>
    <w:rsid w:val="00A75845"/>
    <w:rsid w:val="00C307C9"/>
    <w:rsid w:val="00C51E3A"/>
    <w:rsid w:val="00C55E21"/>
    <w:rsid w:val="00C9194E"/>
    <w:rsid w:val="00CB42D8"/>
    <w:rsid w:val="00CE5AD9"/>
    <w:rsid w:val="00CE7018"/>
    <w:rsid w:val="00D0718D"/>
    <w:rsid w:val="00D106E6"/>
    <w:rsid w:val="00D3207A"/>
    <w:rsid w:val="00D37A4C"/>
    <w:rsid w:val="00DB1D92"/>
    <w:rsid w:val="00DC7B03"/>
    <w:rsid w:val="00DE5856"/>
    <w:rsid w:val="00E153EB"/>
    <w:rsid w:val="00E40EB3"/>
    <w:rsid w:val="00E655E9"/>
    <w:rsid w:val="00E850AB"/>
    <w:rsid w:val="00EC2076"/>
    <w:rsid w:val="00EF30EE"/>
    <w:rsid w:val="00F11BCA"/>
    <w:rsid w:val="00F37B30"/>
    <w:rsid w:val="00F90A9A"/>
    <w:rsid w:val="00FD3E63"/>
    <w:rsid w:val="00FD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AC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65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1EAD9-9EC5-4020-8276-2F2AA6F3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2022-10-17T09:03:00Z</dcterms:created>
  <dcterms:modified xsi:type="dcterms:W3CDTF">2022-10-17T14:40:00Z</dcterms:modified>
</cp:coreProperties>
</file>